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767983" w14:textId="77777777" w:rsidR="009C4205" w:rsidRPr="009C4205" w:rsidRDefault="009C4205" w:rsidP="009C4205">
      <w:pPr>
        <w:widowControl w:val="0"/>
        <w:autoSpaceDE w:val="0"/>
        <w:autoSpaceDN w:val="0"/>
        <w:adjustRightInd w:val="0"/>
        <w:spacing w:line="360" w:lineRule="auto"/>
        <w:jc w:val="both"/>
        <w:rPr>
          <w:rFonts w:ascii="Times New Roman" w:hAnsi="Times New Roman" w:cs="Times New Roman"/>
          <w:b/>
          <w:bCs/>
          <w:lang w:val="el-GR"/>
        </w:rPr>
      </w:pPr>
      <w:r w:rsidRPr="009C4205">
        <w:rPr>
          <w:rFonts w:ascii="Times New Roman" w:hAnsi="Times New Roman" w:cs="Times New Roman"/>
          <w:b/>
          <w:bCs/>
          <w:lang w:val="el-GR"/>
        </w:rPr>
        <w:t>Ομιλία μιας δασκάλας</w:t>
      </w:r>
    </w:p>
    <w:p w14:paraId="3B209871" w14:textId="77777777" w:rsidR="00365A28" w:rsidRPr="009C4205" w:rsidRDefault="00365A28" w:rsidP="009C4205">
      <w:pPr>
        <w:widowControl w:val="0"/>
        <w:autoSpaceDE w:val="0"/>
        <w:autoSpaceDN w:val="0"/>
        <w:adjustRightInd w:val="0"/>
        <w:spacing w:before="120" w:after="120" w:line="360" w:lineRule="auto"/>
        <w:jc w:val="both"/>
        <w:rPr>
          <w:rFonts w:ascii="Times New Roman" w:hAnsi="Times New Roman" w:cs="Times New Roman"/>
          <w:lang w:val="el-GR"/>
        </w:rPr>
      </w:pPr>
      <w:r w:rsidRPr="009C4205">
        <w:rPr>
          <w:rFonts w:ascii="Times New Roman" w:hAnsi="Times New Roman" w:cs="Times New Roman"/>
          <w:lang w:val="el-GR"/>
        </w:rPr>
        <w:t>Έχω περάσει όλη τη ζωή μου</w:t>
      </w:r>
      <w:r w:rsidR="009C4205">
        <w:rPr>
          <w:rFonts w:ascii="Times New Roman" w:hAnsi="Times New Roman" w:cs="Times New Roman"/>
          <w:lang w:val="el-GR"/>
        </w:rPr>
        <w:t xml:space="preserve"> είτε</w:t>
      </w:r>
      <w:r w:rsidRPr="009C4205">
        <w:rPr>
          <w:rFonts w:ascii="Times New Roman" w:hAnsi="Times New Roman" w:cs="Times New Roman"/>
          <w:lang w:val="el-GR"/>
        </w:rPr>
        <w:t xml:space="preserve"> στο σχολείο, </w:t>
      </w:r>
      <w:r w:rsidR="009C4205">
        <w:rPr>
          <w:rFonts w:ascii="Times New Roman" w:hAnsi="Times New Roman" w:cs="Times New Roman"/>
          <w:lang w:val="el-GR"/>
        </w:rPr>
        <w:t xml:space="preserve">είτε </w:t>
      </w:r>
      <w:r w:rsidRPr="009C4205">
        <w:rPr>
          <w:rFonts w:ascii="Times New Roman" w:hAnsi="Times New Roman" w:cs="Times New Roman"/>
          <w:lang w:val="el-GR"/>
        </w:rPr>
        <w:t xml:space="preserve">στο δρόμο για το σχολείο, είτε συζητώντας για </w:t>
      </w:r>
      <w:r w:rsidR="0058056A">
        <w:rPr>
          <w:rFonts w:ascii="Times New Roman" w:hAnsi="Times New Roman" w:cs="Times New Roman"/>
          <w:lang w:val="el-GR"/>
        </w:rPr>
        <w:t xml:space="preserve">τα </w:t>
      </w:r>
      <w:r w:rsidRPr="009C4205">
        <w:rPr>
          <w:rFonts w:ascii="Times New Roman" w:hAnsi="Times New Roman" w:cs="Times New Roman"/>
          <w:lang w:val="el-GR"/>
        </w:rPr>
        <w:t xml:space="preserve">όσα συμβαίνουν στο σχολείο. Και οι δύο γονείς μου ήταν εκπαιδευτικοί, το ίδιο και ο παππούς και η γιαγιά </w:t>
      </w:r>
      <w:r w:rsidR="009C4205">
        <w:rPr>
          <w:rFonts w:ascii="Times New Roman" w:hAnsi="Times New Roman" w:cs="Times New Roman"/>
          <w:lang w:val="el-GR"/>
        </w:rPr>
        <w:t xml:space="preserve">μου </w:t>
      </w:r>
      <w:r w:rsidRPr="009C4205">
        <w:rPr>
          <w:rFonts w:ascii="Times New Roman" w:hAnsi="Times New Roman" w:cs="Times New Roman"/>
          <w:lang w:val="el-GR"/>
        </w:rPr>
        <w:t xml:space="preserve">από την πλευρά της μητέρας μου, και </w:t>
      </w:r>
      <w:r w:rsidR="009C4205">
        <w:rPr>
          <w:rFonts w:ascii="Times New Roman" w:hAnsi="Times New Roman" w:cs="Times New Roman"/>
          <w:lang w:val="el-GR"/>
        </w:rPr>
        <w:t xml:space="preserve">για </w:t>
      </w:r>
      <w:r w:rsidRPr="009C4205">
        <w:rPr>
          <w:rFonts w:ascii="Times New Roman" w:hAnsi="Times New Roman" w:cs="Times New Roman"/>
          <w:lang w:val="el-GR"/>
        </w:rPr>
        <w:t xml:space="preserve">σαράντα χρόνια έκανα κι εγώ το ίδιο. Έτσι, περιττό ν' αναφέρω πως όλα αυτά τα χρόνια είχα την ευκαιρία να δω την εκπαιδευτική μεταρρύθμιση από πολλές πλευρές. Ορισμένες απ' αυτές τις μεταρρυθμίσεις ήταν καλές. </w:t>
      </w:r>
      <w:r w:rsidR="009C4205">
        <w:rPr>
          <w:rFonts w:ascii="Times New Roman" w:hAnsi="Times New Roman" w:cs="Times New Roman"/>
          <w:lang w:val="el-GR"/>
        </w:rPr>
        <w:t>Άλλες όχι</w:t>
      </w:r>
      <w:r w:rsidRPr="009C4205">
        <w:rPr>
          <w:rFonts w:ascii="Times New Roman" w:hAnsi="Times New Roman" w:cs="Times New Roman"/>
          <w:lang w:val="el-GR"/>
        </w:rPr>
        <w:t>. Τώρα ξέρουμε γιατί τα παιδιά εγκαταλείπουν το σχολείο. Ξέρουμε γιατί δεν μαθαίνουν. Είναι είτε η φτώχεια, η περιορισμένη συμμετοχή, η αρνητική επιρροή των συμμαθητών. Ξέρουμε το γιατί. Ένα πράγμα όμως για το οποίο ποτέ δεν συζητάμε ή συζητάμε σπάνια είναι η αξία και η σημασία την ανθρώπινης επαφής, οι σχέσεις.</w:t>
      </w:r>
    </w:p>
    <w:p w14:paraId="6C84F8A5" w14:textId="77777777" w:rsidR="00365A28" w:rsidRPr="009C4205" w:rsidRDefault="00365A28" w:rsidP="004C47E4">
      <w:pPr>
        <w:widowControl w:val="0"/>
        <w:autoSpaceDE w:val="0"/>
        <w:autoSpaceDN w:val="0"/>
        <w:adjustRightInd w:val="0"/>
        <w:spacing w:before="120" w:after="120" w:line="360" w:lineRule="auto"/>
        <w:jc w:val="both"/>
        <w:rPr>
          <w:rFonts w:ascii="Times New Roman" w:hAnsi="Times New Roman" w:cs="Times New Roman"/>
          <w:lang w:val="el-GR"/>
        </w:rPr>
      </w:pPr>
      <w:r w:rsidRPr="009C4205">
        <w:rPr>
          <w:rFonts w:ascii="Times New Roman" w:hAnsi="Times New Roman" w:cs="Times New Roman"/>
          <w:lang w:val="el-GR"/>
        </w:rPr>
        <w:t xml:space="preserve">Ο Τζέιμς Κόμερ λέει πως καμία σημαντική γνώση δεν αποκτιέται χωρίς </w:t>
      </w:r>
      <w:r w:rsidR="009C4205">
        <w:rPr>
          <w:rFonts w:ascii="Times New Roman" w:hAnsi="Times New Roman" w:cs="Times New Roman"/>
          <w:lang w:val="el-GR"/>
        </w:rPr>
        <w:t xml:space="preserve">κάποια </w:t>
      </w:r>
      <w:r w:rsidRPr="009C4205">
        <w:rPr>
          <w:rFonts w:ascii="Times New Roman" w:hAnsi="Times New Roman" w:cs="Times New Roman"/>
          <w:lang w:val="el-GR"/>
        </w:rPr>
        <w:t xml:space="preserve"> σημαντική σχέση. Ο Τζώρτζ Γουόσινγκτον Κάρβερ λέει πως η μάθηση είναι η κατανόηση των σχέσεων. Καθένας σ' αυτή την αίθουσα έχει επηρεαστεί από κάποιο δάσκαλο ή κάποιον ενήλικα. Επί χρόνια παρακολουθώ ανθρώπους να διδάσκουν. Έχω δει τους καλύτερους και μερικούς από τους χειρότερους.</w:t>
      </w:r>
      <w:r w:rsidR="009C4205">
        <w:rPr>
          <w:rFonts w:ascii="Times New Roman" w:hAnsi="Times New Roman" w:cs="Times New Roman"/>
          <w:lang w:val="el-GR"/>
        </w:rPr>
        <w:t xml:space="preserve"> </w:t>
      </w:r>
      <w:r w:rsidRPr="009C4205">
        <w:rPr>
          <w:rFonts w:ascii="Times New Roman" w:hAnsi="Times New Roman" w:cs="Times New Roman"/>
          <w:lang w:val="el-GR"/>
        </w:rPr>
        <w:t>Μια συνάδελφος μου είπε κάποτε: «Δεν με πληρώνουν για να συμπαθώ τα παιδιά. Με πληρώνουν για να τα διδάσκω. Τα παιδιά πρ</w:t>
      </w:r>
      <w:r w:rsidR="0058056A">
        <w:rPr>
          <w:rFonts w:ascii="Times New Roman" w:hAnsi="Times New Roman" w:cs="Times New Roman"/>
          <w:lang w:val="el-GR"/>
        </w:rPr>
        <w:t>έπει να μάθουν. Εγώ πρέπει να</w:t>
      </w:r>
      <w:r w:rsidRPr="009C4205">
        <w:rPr>
          <w:rFonts w:ascii="Times New Roman" w:hAnsi="Times New Roman" w:cs="Times New Roman"/>
          <w:lang w:val="el-GR"/>
        </w:rPr>
        <w:t xml:space="preserve"> </w:t>
      </w:r>
      <w:r w:rsidR="004C47E4" w:rsidRPr="009C4205">
        <w:rPr>
          <w:rFonts w:ascii="Times New Roman" w:hAnsi="Times New Roman" w:cs="Times New Roman"/>
          <w:lang w:val="el-GR"/>
        </w:rPr>
        <w:t>διδάξω. Τέλος</w:t>
      </w:r>
      <w:r w:rsidRPr="009C4205">
        <w:rPr>
          <w:rFonts w:ascii="Times New Roman" w:hAnsi="Times New Roman" w:cs="Times New Roman"/>
          <w:lang w:val="el-GR"/>
        </w:rPr>
        <w:t>».</w:t>
      </w:r>
      <w:r w:rsidR="0058056A">
        <w:rPr>
          <w:rFonts w:ascii="Times New Roman" w:hAnsi="Times New Roman" w:cs="Times New Roman"/>
          <w:lang w:val="el-GR"/>
        </w:rPr>
        <w:t xml:space="preserve"> Της απαντώ,</w:t>
      </w:r>
      <w:r w:rsidRPr="009C4205">
        <w:rPr>
          <w:rFonts w:ascii="Times New Roman" w:hAnsi="Times New Roman" w:cs="Times New Roman"/>
          <w:lang w:val="el-GR"/>
        </w:rPr>
        <w:t xml:space="preserve"> «</w:t>
      </w:r>
      <w:r w:rsidR="009C4205">
        <w:rPr>
          <w:rFonts w:ascii="Times New Roman" w:hAnsi="Times New Roman" w:cs="Times New Roman"/>
          <w:lang w:val="el-GR"/>
        </w:rPr>
        <w:t>τ</w:t>
      </w:r>
      <w:r w:rsidRPr="009C4205">
        <w:rPr>
          <w:rFonts w:ascii="Times New Roman" w:hAnsi="Times New Roman" w:cs="Times New Roman"/>
          <w:lang w:val="el-GR"/>
        </w:rPr>
        <w:t>α παιδιά δεν μαθαίνουν από ανθρώπους που δε συμπαθούν».</w:t>
      </w:r>
      <w:r w:rsidR="0058056A">
        <w:rPr>
          <w:rFonts w:ascii="Times New Roman" w:hAnsi="Times New Roman" w:cs="Times New Roman"/>
          <w:lang w:val="el-GR"/>
        </w:rPr>
        <w:t xml:space="preserve"> </w:t>
      </w:r>
      <w:r w:rsidRPr="009C4205">
        <w:rPr>
          <w:rFonts w:ascii="Times New Roman" w:hAnsi="Times New Roman" w:cs="Times New Roman"/>
          <w:lang w:val="el-GR"/>
        </w:rPr>
        <w:t xml:space="preserve">«Αυτά είναι </w:t>
      </w:r>
      <w:r w:rsidR="004C47E4">
        <w:rPr>
          <w:rFonts w:ascii="Times New Roman" w:hAnsi="Times New Roman" w:cs="Times New Roman"/>
          <w:lang w:val="el-GR"/>
        </w:rPr>
        <w:t>ανοησίες</w:t>
      </w:r>
      <w:r w:rsidRPr="009C4205">
        <w:rPr>
          <w:rFonts w:ascii="Times New Roman" w:hAnsi="Times New Roman" w:cs="Times New Roman"/>
          <w:lang w:val="el-GR"/>
        </w:rPr>
        <w:t>»</w:t>
      </w:r>
      <w:r w:rsidR="004C47E4">
        <w:rPr>
          <w:rFonts w:ascii="Times New Roman" w:hAnsi="Times New Roman" w:cs="Times New Roman"/>
          <w:lang w:val="el-GR"/>
        </w:rPr>
        <w:t xml:space="preserve"> </w:t>
      </w:r>
      <w:r w:rsidR="0058056A">
        <w:rPr>
          <w:rFonts w:ascii="Times New Roman" w:hAnsi="Times New Roman" w:cs="Times New Roman"/>
          <w:lang w:val="el-GR"/>
        </w:rPr>
        <w:t xml:space="preserve">μου λέει </w:t>
      </w:r>
      <w:r w:rsidR="004C47E4">
        <w:rPr>
          <w:rFonts w:ascii="Times New Roman" w:hAnsi="Times New Roman" w:cs="Times New Roman"/>
          <w:lang w:val="el-GR"/>
        </w:rPr>
        <w:t>και της απαντώ,</w:t>
      </w:r>
      <w:r w:rsidRPr="009C4205">
        <w:rPr>
          <w:rFonts w:ascii="Times New Roman" w:hAnsi="Times New Roman" w:cs="Times New Roman"/>
          <w:lang w:val="el-GR"/>
        </w:rPr>
        <w:t xml:space="preserve"> «Αγαπητή μου, η σχολική χρονιά θα είναι μακρά... ...κι επίπονη».</w:t>
      </w:r>
    </w:p>
    <w:p w14:paraId="4443CABA" w14:textId="77777777" w:rsidR="00365A28" w:rsidRPr="009C4205" w:rsidRDefault="00365A28" w:rsidP="004C47E4">
      <w:pPr>
        <w:widowControl w:val="0"/>
        <w:autoSpaceDE w:val="0"/>
        <w:autoSpaceDN w:val="0"/>
        <w:adjustRightInd w:val="0"/>
        <w:spacing w:line="360" w:lineRule="auto"/>
        <w:jc w:val="both"/>
        <w:rPr>
          <w:rFonts w:ascii="Times New Roman" w:hAnsi="Times New Roman" w:cs="Times New Roman"/>
          <w:lang w:val="el-GR"/>
        </w:rPr>
      </w:pPr>
      <w:r w:rsidRPr="009C4205">
        <w:rPr>
          <w:rFonts w:ascii="Times New Roman" w:hAnsi="Times New Roman" w:cs="Times New Roman"/>
          <w:lang w:val="el-GR"/>
        </w:rPr>
        <w:t>Δεν χρειάζεται ν' αναφέρω πως πράγματι ήταν. Κάποιοι πιστεύουν πως ή το 'χεις ή δεν το 'χεις με τις σχέσεις. Πιστεύω πως ο Στέφεν Κόβεϊ είχε τη σωστή ιδέα. Είπε πως πρέπει να κάνεις μερικά απλά πράγματα όπως το να κατανοήσεις πρώτος αντί να ζητάς να σε κατανοήσουν, απλά πράγματα όπως η συγγνώμη. Το έχετε σκεφτεί ποτέ; Ζητείστε από ένα παιδί συγγνώμη και θα σοκαριστεί.</w:t>
      </w:r>
      <w:r w:rsidR="004C47E4">
        <w:rPr>
          <w:rFonts w:ascii="Times New Roman" w:hAnsi="Times New Roman" w:cs="Times New Roman"/>
          <w:lang w:val="el-GR"/>
        </w:rPr>
        <w:t xml:space="preserve"> </w:t>
      </w:r>
      <w:r w:rsidRPr="009C4205">
        <w:rPr>
          <w:rFonts w:ascii="Times New Roman" w:hAnsi="Times New Roman" w:cs="Times New Roman"/>
          <w:lang w:val="el-GR"/>
        </w:rPr>
        <w:t>Παρέδωσα ένα μάθημα κάποτε. Δεν είμαι καλή στα μαθηματικά, αλλά το πάλεψα. Γύρισα και κοίταξα το βιβλίο του δασκάλου. Είχα διδάξει όλο το μάθημα λανθασμένα. Επέστρεψα λοιπόν στην τάξη τη</w:t>
      </w:r>
      <w:r w:rsidR="0058056A">
        <w:rPr>
          <w:rFonts w:ascii="Times New Roman" w:hAnsi="Times New Roman" w:cs="Times New Roman"/>
          <w:lang w:val="el-GR"/>
        </w:rPr>
        <w:t>ν άλλη μέρα και είπα: «Π</w:t>
      </w:r>
      <w:r w:rsidRPr="009C4205">
        <w:rPr>
          <w:rFonts w:ascii="Times New Roman" w:hAnsi="Times New Roman" w:cs="Times New Roman"/>
          <w:lang w:val="el-GR"/>
        </w:rPr>
        <w:t xml:space="preserve">αιδιά, πρέπει να </w:t>
      </w:r>
      <w:r w:rsidR="0058056A">
        <w:rPr>
          <w:rFonts w:ascii="Times New Roman" w:hAnsi="Times New Roman" w:cs="Times New Roman"/>
          <w:lang w:val="el-GR"/>
        </w:rPr>
        <w:t xml:space="preserve">σας </w:t>
      </w:r>
      <w:r w:rsidRPr="009C4205">
        <w:rPr>
          <w:rFonts w:ascii="Times New Roman" w:hAnsi="Times New Roman" w:cs="Times New Roman"/>
          <w:lang w:val="el-GR"/>
        </w:rPr>
        <w:t>ζητήσω συγγνώμη. Σας δίδαξα όλο το μάθημα λανθασμένα. Λυπάμαι».</w:t>
      </w:r>
      <w:r w:rsidR="004C47E4">
        <w:rPr>
          <w:rFonts w:ascii="Times New Roman" w:hAnsi="Times New Roman" w:cs="Times New Roman"/>
          <w:lang w:val="el-GR"/>
        </w:rPr>
        <w:t xml:space="preserve"> Κι εκείνα α</w:t>
      </w:r>
      <w:r w:rsidRPr="009C4205">
        <w:rPr>
          <w:rFonts w:ascii="Times New Roman" w:hAnsi="Times New Roman" w:cs="Times New Roman"/>
          <w:lang w:val="el-GR"/>
        </w:rPr>
        <w:t xml:space="preserve">πάντησαν: «Δεν πειράζει κυρία Ήσασταν τόσο ενθουσιασμένη που σας αφήσαμε να συνεχίσετε». </w:t>
      </w:r>
    </w:p>
    <w:p w14:paraId="77C513EA" w14:textId="77777777" w:rsidR="00DE171E" w:rsidRDefault="00365A28" w:rsidP="00DE171E">
      <w:pPr>
        <w:widowControl w:val="0"/>
        <w:autoSpaceDE w:val="0"/>
        <w:autoSpaceDN w:val="0"/>
        <w:adjustRightInd w:val="0"/>
        <w:spacing w:before="120" w:after="120" w:line="360" w:lineRule="auto"/>
        <w:jc w:val="both"/>
        <w:rPr>
          <w:rFonts w:ascii="Times New Roman" w:hAnsi="Times New Roman" w:cs="Times New Roman"/>
          <w:lang w:val="el-GR"/>
        </w:rPr>
      </w:pPr>
      <w:r w:rsidRPr="009C4205">
        <w:rPr>
          <w:rFonts w:ascii="Times New Roman" w:hAnsi="Times New Roman" w:cs="Times New Roman"/>
          <w:lang w:val="el-GR"/>
        </w:rPr>
        <w:t>Είχα τάξεις που ήταν τόσο χαμηλά</w:t>
      </w:r>
      <w:r w:rsidR="004C47E4">
        <w:rPr>
          <w:rFonts w:ascii="Times New Roman" w:hAnsi="Times New Roman" w:cs="Times New Roman"/>
          <w:lang w:val="el-GR"/>
        </w:rPr>
        <w:t xml:space="preserve"> σε γνωσιακό επίπεδο</w:t>
      </w:r>
      <w:r w:rsidRPr="009C4205">
        <w:rPr>
          <w:rFonts w:ascii="Times New Roman" w:hAnsi="Times New Roman" w:cs="Times New Roman"/>
          <w:lang w:val="el-GR"/>
        </w:rPr>
        <w:t xml:space="preserve">, τόσο ακαδημαϊκά </w:t>
      </w:r>
      <w:r w:rsidRPr="009C4205">
        <w:rPr>
          <w:rFonts w:ascii="Times New Roman" w:hAnsi="Times New Roman" w:cs="Times New Roman"/>
          <w:lang w:val="el-GR"/>
        </w:rPr>
        <w:lastRenderedPageBreak/>
        <w:t xml:space="preserve">ανεπαρκείς, που έκλαψα. Αναρωτιόμουν, πώς θα πάω αυτήν την ομάδα μέσα σε εννέα μήνες από </w:t>
      </w:r>
      <w:r w:rsidR="004C47E4">
        <w:rPr>
          <w:rFonts w:ascii="Times New Roman" w:hAnsi="Times New Roman" w:cs="Times New Roman"/>
          <w:lang w:val="el-GR"/>
        </w:rPr>
        <w:t>εδώ</w:t>
      </w:r>
      <w:r w:rsidRPr="009C4205">
        <w:rPr>
          <w:rFonts w:ascii="Times New Roman" w:hAnsi="Times New Roman" w:cs="Times New Roman"/>
          <w:lang w:val="el-GR"/>
        </w:rPr>
        <w:t xml:space="preserve"> που είναι, εκεί που έπρεπε να είναι; Ήταν δύσκολο. Ήταν εξαιρετικά δύσκολο. Πώς μπορώ ν' αυξήσω την αυτοεκτίμηση ενός παιδιού και τις ακαδημαϊκές επιδόσεις του, την ίδια στιγμή;</w:t>
      </w:r>
      <w:r w:rsidR="004C47E4">
        <w:rPr>
          <w:rFonts w:ascii="Times New Roman" w:hAnsi="Times New Roman" w:cs="Times New Roman"/>
          <w:lang w:val="el-GR"/>
        </w:rPr>
        <w:t xml:space="preserve"> </w:t>
      </w:r>
      <w:r w:rsidRPr="009C4205">
        <w:rPr>
          <w:rFonts w:ascii="Times New Roman" w:hAnsi="Times New Roman" w:cs="Times New Roman"/>
          <w:lang w:val="el-GR"/>
        </w:rPr>
        <w:t>Μια χρονιά, είχα μια φαεινή ιδέα. Είπα σε όλους τους μαθητές μου: «Έχετε επιλεγεί να είστε στην τάξη μου επειδή είμαι η καλύτερη δασκάλα κι εσείς οι καλύτεροι μαθητές</w:t>
      </w:r>
      <w:r w:rsidR="00B94B31">
        <w:rPr>
          <w:rFonts w:ascii="Times New Roman" w:hAnsi="Times New Roman" w:cs="Times New Roman"/>
          <w:lang w:val="el-GR"/>
        </w:rPr>
        <w:t>. Μ</w:t>
      </w:r>
      <w:r w:rsidRPr="009C4205">
        <w:rPr>
          <w:rFonts w:ascii="Times New Roman" w:hAnsi="Times New Roman" w:cs="Times New Roman"/>
          <w:lang w:val="el-GR"/>
        </w:rPr>
        <w:t>ας έβαλαν</w:t>
      </w:r>
      <w:r w:rsidR="0058056A">
        <w:rPr>
          <w:rFonts w:ascii="Times New Roman" w:hAnsi="Times New Roman" w:cs="Times New Roman"/>
          <w:lang w:val="el-GR"/>
        </w:rPr>
        <w:t xml:space="preserve"> όλους μαζί ώστε να δείξουμε στους υπόλοιπους </w:t>
      </w:r>
      <w:r w:rsidR="00B94B31">
        <w:rPr>
          <w:rFonts w:ascii="Times New Roman" w:hAnsi="Times New Roman" w:cs="Times New Roman"/>
          <w:lang w:val="el-GR"/>
        </w:rPr>
        <w:t>τι σημαίνει να είσαι καλός σε όλα</w:t>
      </w:r>
      <w:r w:rsidRPr="009C4205">
        <w:rPr>
          <w:rFonts w:ascii="Times New Roman" w:hAnsi="Times New Roman" w:cs="Times New Roman"/>
          <w:lang w:val="el-GR"/>
        </w:rPr>
        <w:t>».</w:t>
      </w:r>
      <w:r w:rsidR="00B94B31">
        <w:rPr>
          <w:rFonts w:ascii="Times New Roman" w:hAnsi="Times New Roman" w:cs="Times New Roman"/>
          <w:lang w:val="el-GR"/>
        </w:rPr>
        <w:t xml:space="preserve"> </w:t>
      </w:r>
      <w:r w:rsidRPr="009C4205">
        <w:rPr>
          <w:rFonts w:ascii="Times New Roman" w:hAnsi="Times New Roman" w:cs="Times New Roman"/>
          <w:lang w:val="el-GR"/>
        </w:rPr>
        <w:t>Ένα απ' τα παιδιά είπε «Αλήθεια;»</w:t>
      </w:r>
      <w:r w:rsidR="00B94B31">
        <w:rPr>
          <w:rFonts w:ascii="Times New Roman" w:hAnsi="Times New Roman" w:cs="Times New Roman"/>
          <w:lang w:val="el-GR"/>
        </w:rPr>
        <w:t xml:space="preserve"> </w:t>
      </w:r>
      <w:r w:rsidRPr="009C4205">
        <w:rPr>
          <w:rFonts w:ascii="Times New Roman" w:hAnsi="Times New Roman" w:cs="Times New Roman"/>
          <w:lang w:val="el-GR"/>
        </w:rPr>
        <w:t>Απάντησα: «Αλήθεια. Πρέπει να δείξουμε στις άλλες τάξεις πώς γίνεται, γι' αυτό όταν περνάμε στο διάδρομο, οι άνθρωποι θα μας προσέχουν και δεν μπορείτε να κάνετε φασαρία. Θα πρέπει να περπατάτε κορδωμένοι». Τους έδωσα κι ένα ρητό να λένε: «Είμαι κάποιος». «Ήμουν κάποιος όταν ήρθα». «Θα είμαι κάποιος καλύτερος όταν θα φύγω». «Είμαι δυνατός και ισχυρός». «Αξίζω την εκπαίδευση που παίρνω εδώ». «Έχω πράγματα να κάνω, ανθρώπους να εντυπωσιάσω, και μέρη να επισκεφτώ».</w:t>
      </w:r>
      <w:r w:rsidR="00DE171E">
        <w:rPr>
          <w:rFonts w:ascii="Times New Roman" w:hAnsi="Times New Roman" w:cs="Times New Roman"/>
          <w:lang w:val="el-GR"/>
        </w:rPr>
        <w:t xml:space="preserve"> </w:t>
      </w:r>
      <w:r w:rsidRPr="009C4205">
        <w:rPr>
          <w:rFonts w:ascii="Times New Roman" w:hAnsi="Times New Roman" w:cs="Times New Roman"/>
          <w:lang w:val="el-GR"/>
        </w:rPr>
        <w:t>Κι αυτά είπαν, «Ναι!»</w:t>
      </w:r>
      <w:r w:rsidR="00DE171E">
        <w:rPr>
          <w:rFonts w:ascii="Times New Roman" w:hAnsi="Times New Roman" w:cs="Times New Roman"/>
          <w:lang w:val="el-GR"/>
        </w:rPr>
        <w:t xml:space="preserve"> </w:t>
      </w:r>
      <w:r w:rsidRPr="009C4205">
        <w:rPr>
          <w:rFonts w:ascii="Times New Roman" w:hAnsi="Times New Roman" w:cs="Times New Roman"/>
          <w:lang w:val="el-GR"/>
        </w:rPr>
        <w:t>Άμα το επαναλαμβάνεις επί μακρόν, γίνεται μέρος του εαυτού σου.</w:t>
      </w:r>
    </w:p>
    <w:p w14:paraId="5E99E9BF" w14:textId="77777777" w:rsidR="00365A28" w:rsidRPr="009C4205" w:rsidRDefault="00365A28" w:rsidP="00DE171E">
      <w:pPr>
        <w:widowControl w:val="0"/>
        <w:autoSpaceDE w:val="0"/>
        <w:autoSpaceDN w:val="0"/>
        <w:adjustRightInd w:val="0"/>
        <w:spacing w:before="120" w:after="120" w:line="360" w:lineRule="auto"/>
        <w:jc w:val="both"/>
        <w:rPr>
          <w:rFonts w:ascii="Times New Roman" w:hAnsi="Times New Roman" w:cs="Times New Roman"/>
          <w:lang w:val="el-GR"/>
        </w:rPr>
      </w:pPr>
      <w:r w:rsidRPr="009C4205">
        <w:rPr>
          <w:rFonts w:ascii="Times New Roman" w:hAnsi="Times New Roman" w:cs="Times New Roman"/>
          <w:lang w:val="el-GR"/>
        </w:rPr>
        <w:t>Τους έδωσα ένα τεστ 20 ερωτήσεων. Ένας μαθητής έχασε τις 18. Του έβαλα «+2» στο γραπτό του κι ένα γελαστό προσωπάκι.</w:t>
      </w:r>
      <w:r w:rsidR="00DE171E">
        <w:rPr>
          <w:rFonts w:ascii="Times New Roman" w:hAnsi="Times New Roman" w:cs="Times New Roman"/>
          <w:lang w:val="el-GR"/>
        </w:rPr>
        <w:t xml:space="preserve"> </w:t>
      </w:r>
      <w:r w:rsidRPr="009C4205">
        <w:rPr>
          <w:rFonts w:ascii="Times New Roman" w:hAnsi="Times New Roman" w:cs="Times New Roman"/>
          <w:lang w:val="el-GR"/>
        </w:rPr>
        <w:t>Μου είπε: «Κυρία, αυτό είναι Δ';»</w:t>
      </w:r>
      <w:r w:rsidR="00DE171E">
        <w:rPr>
          <w:rFonts w:ascii="Times New Roman" w:hAnsi="Times New Roman" w:cs="Times New Roman"/>
          <w:lang w:val="el-GR"/>
        </w:rPr>
        <w:t xml:space="preserve"> </w:t>
      </w:r>
      <w:r w:rsidRPr="009C4205">
        <w:rPr>
          <w:rFonts w:ascii="Times New Roman" w:hAnsi="Times New Roman" w:cs="Times New Roman"/>
          <w:lang w:val="el-GR"/>
        </w:rPr>
        <w:t>Απάντησα «Ναι.»</w:t>
      </w:r>
      <w:r w:rsidR="00DE171E">
        <w:rPr>
          <w:rFonts w:ascii="Times New Roman" w:hAnsi="Times New Roman" w:cs="Times New Roman"/>
          <w:lang w:val="el-GR"/>
        </w:rPr>
        <w:t xml:space="preserve"> </w:t>
      </w:r>
      <w:r w:rsidRPr="009C4205">
        <w:rPr>
          <w:rFonts w:ascii="Times New Roman" w:hAnsi="Times New Roman" w:cs="Times New Roman"/>
          <w:lang w:val="el-GR"/>
        </w:rPr>
        <w:t>Και είπε: «Τότε γιατί μου βάλατε γελαστό προσωπάκι;»</w:t>
      </w:r>
      <w:r w:rsidR="00DE171E">
        <w:rPr>
          <w:rFonts w:ascii="Times New Roman" w:hAnsi="Times New Roman" w:cs="Times New Roman"/>
          <w:lang w:val="el-GR"/>
        </w:rPr>
        <w:t xml:space="preserve"> </w:t>
      </w:r>
      <w:r w:rsidRPr="009C4205">
        <w:rPr>
          <w:rFonts w:ascii="Times New Roman" w:hAnsi="Times New Roman" w:cs="Times New Roman"/>
          <w:lang w:val="el-GR"/>
        </w:rPr>
        <w:t>Απάντησα: «Επειδή είσαι σε καλό δρόμο. Βρήκες τις δύο. Δεν τις έχασες όλες». «Όταν θα το επαναλάβουμε, δεν θα τα πας καλύτερα;»</w:t>
      </w:r>
      <w:r w:rsidR="00DE171E">
        <w:rPr>
          <w:rFonts w:ascii="Times New Roman" w:hAnsi="Times New Roman" w:cs="Times New Roman"/>
          <w:lang w:val="el-GR"/>
        </w:rPr>
        <w:t xml:space="preserve"> </w:t>
      </w:r>
      <w:r w:rsidRPr="009C4205">
        <w:rPr>
          <w:rFonts w:ascii="Times New Roman" w:hAnsi="Times New Roman" w:cs="Times New Roman"/>
          <w:lang w:val="el-GR"/>
        </w:rPr>
        <w:t>Κι εκείνος είπε: «Ναι, κυρία, μπορώ και καλύτερα».</w:t>
      </w:r>
      <w:r w:rsidR="00DE171E">
        <w:rPr>
          <w:rFonts w:ascii="Times New Roman" w:hAnsi="Times New Roman" w:cs="Times New Roman"/>
          <w:lang w:val="el-GR"/>
        </w:rPr>
        <w:t xml:space="preserve"> </w:t>
      </w:r>
      <w:r w:rsidRPr="009C4205">
        <w:rPr>
          <w:rFonts w:ascii="Times New Roman" w:hAnsi="Times New Roman" w:cs="Times New Roman"/>
          <w:lang w:val="el-GR"/>
        </w:rPr>
        <w:t xml:space="preserve">Βλέπετε το «-18» σου ρουφάει όλη την ενέργεια. Το «+2» του είπε πως δεν είναι τελείως σκράπας. </w:t>
      </w:r>
    </w:p>
    <w:p w14:paraId="51A93A66" w14:textId="77777777" w:rsidR="00365A28" w:rsidRPr="009C4205" w:rsidRDefault="00365A28" w:rsidP="009C4205">
      <w:pPr>
        <w:widowControl w:val="0"/>
        <w:autoSpaceDE w:val="0"/>
        <w:autoSpaceDN w:val="0"/>
        <w:adjustRightInd w:val="0"/>
        <w:spacing w:line="360" w:lineRule="auto"/>
        <w:jc w:val="both"/>
        <w:rPr>
          <w:rFonts w:ascii="Times New Roman" w:hAnsi="Times New Roman" w:cs="Times New Roman"/>
          <w:lang w:val="el-GR"/>
        </w:rPr>
      </w:pPr>
      <w:r w:rsidRPr="009C4205">
        <w:rPr>
          <w:rFonts w:ascii="Times New Roman" w:hAnsi="Times New Roman" w:cs="Times New Roman"/>
          <w:lang w:val="el-GR"/>
        </w:rPr>
        <w:t>Επί χρόνια παρακολουθούσα τη μητέρα μου να χρησιμοποιεί τα διαλείμματα για επαναλήψεις, να κάνει ιδιαίτερα στα σπίτια τ' απογεύματα, ν' αγοράζει βούρτσες, χτένες, φυστικοβούτυρο και κράκερς να τα έχει στο συρτάρι της για τα παιδιά που έπρεπε να φάνε, είχε σφουγγάρι και σαπούνι για εκείνα που δεν μύριζαν πολύ όμορφα. Βλέπετε είναι δύσκολο να διδάσκεις παιδιά που</w:t>
      </w:r>
      <w:r w:rsidR="00E26FB5">
        <w:rPr>
          <w:rFonts w:ascii="Times New Roman" w:hAnsi="Times New Roman" w:cs="Times New Roman"/>
          <w:lang w:val="el-GR"/>
        </w:rPr>
        <w:t xml:space="preserve"> μυρίζουν</w:t>
      </w:r>
      <w:r w:rsidRPr="009C4205">
        <w:rPr>
          <w:rFonts w:ascii="Times New Roman" w:hAnsi="Times New Roman" w:cs="Times New Roman"/>
          <w:lang w:val="el-GR"/>
        </w:rPr>
        <w:t>. Και τα παιδιά μπορούν να είναι σκληρά. Είχε λοιπόν αυτά τα πράγματα στο συρτάρι της έδρας</w:t>
      </w:r>
      <w:r w:rsidR="00E26FB5">
        <w:rPr>
          <w:rFonts w:ascii="Times New Roman" w:hAnsi="Times New Roman" w:cs="Times New Roman"/>
          <w:lang w:val="el-GR"/>
        </w:rPr>
        <w:t xml:space="preserve"> της</w:t>
      </w:r>
      <w:r w:rsidRPr="009C4205">
        <w:rPr>
          <w:rFonts w:ascii="Times New Roman" w:hAnsi="Times New Roman" w:cs="Times New Roman"/>
          <w:lang w:val="el-GR"/>
        </w:rPr>
        <w:t>, και χρόνια αργότερα, όταν συνταξιοδοτήθηκε, έβλεπα μερικά από εκείνα τα παιδιά να έρχονται και να της λένε: «Ξέρετε κυρία, μου αλλάξατε τη ζωή. Με κάνατε να νιώσω σημαντικός, ακόμη κι όταν μέσα μου ήξερα ότι δεν ήμουν. Θέλω να δείτε ποιος έχω γίνει σήμερα».</w:t>
      </w:r>
    </w:p>
    <w:p w14:paraId="6432381D" w14:textId="77777777" w:rsidR="00365A28" w:rsidRPr="009C4205" w:rsidRDefault="00365A28" w:rsidP="00E26FB5">
      <w:pPr>
        <w:widowControl w:val="0"/>
        <w:autoSpaceDE w:val="0"/>
        <w:autoSpaceDN w:val="0"/>
        <w:adjustRightInd w:val="0"/>
        <w:spacing w:before="120" w:after="120" w:line="360" w:lineRule="auto"/>
        <w:jc w:val="both"/>
        <w:rPr>
          <w:rFonts w:ascii="Times New Roman" w:hAnsi="Times New Roman" w:cs="Times New Roman"/>
          <w:lang w:val="el-GR"/>
        </w:rPr>
      </w:pPr>
      <w:r w:rsidRPr="009C4205">
        <w:rPr>
          <w:rFonts w:ascii="Times New Roman" w:hAnsi="Times New Roman" w:cs="Times New Roman"/>
          <w:lang w:val="el-GR"/>
        </w:rPr>
        <w:t>Όταν η μητέρα μου πέθανε δυο χρόνια πριν, στα 92</w:t>
      </w:r>
      <w:r w:rsidR="00E26FB5">
        <w:rPr>
          <w:rFonts w:ascii="Times New Roman" w:hAnsi="Times New Roman" w:cs="Times New Roman"/>
          <w:lang w:val="el-GR"/>
        </w:rPr>
        <w:t xml:space="preserve"> της </w:t>
      </w:r>
      <w:r w:rsidRPr="009C4205">
        <w:rPr>
          <w:rFonts w:ascii="Times New Roman" w:hAnsi="Times New Roman" w:cs="Times New Roman"/>
          <w:lang w:val="el-GR"/>
        </w:rPr>
        <w:t xml:space="preserve">, ήρθαν τόσοι πολλοί παλαιοί </w:t>
      </w:r>
      <w:r w:rsidRPr="009C4205">
        <w:rPr>
          <w:rFonts w:ascii="Times New Roman" w:hAnsi="Times New Roman" w:cs="Times New Roman"/>
          <w:lang w:val="el-GR"/>
        </w:rPr>
        <w:lastRenderedPageBreak/>
        <w:t>μαθητές της στην κηδεία της, που δάκρυσα, όχι επειδή είχε φύγει, αλλά επειδή άφησε πίσω της ένα κληροδότημα σχέσεων που δεν μπορεί ποτέ να χαθεί.</w:t>
      </w:r>
    </w:p>
    <w:p w14:paraId="759FA14D" w14:textId="77777777" w:rsidR="00365A28" w:rsidRPr="009C4205" w:rsidRDefault="00365A28" w:rsidP="00E26FB5">
      <w:pPr>
        <w:widowControl w:val="0"/>
        <w:autoSpaceDE w:val="0"/>
        <w:autoSpaceDN w:val="0"/>
        <w:adjustRightInd w:val="0"/>
        <w:spacing w:before="120" w:after="120" w:line="360" w:lineRule="auto"/>
        <w:jc w:val="both"/>
        <w:rPr>
          <w:rFonts w:ascii="Times New Roman" w:hAnsi="Times New Roman" w:cs="Times New Roman"/>
          <w:lang w:val="el-GR"/>
        </w:rPr>
      </w:pPr>
      <w:r w:rsidRPr="009C4205">
        <w:rPr>
          <w:rFonts w:ascii="Times New Roman" w:hAnsi="Times New Roman" w:cs="Times New Roman"/>
          <w:lang w:val="el-GR"/>
        </w:rPr>
        <w:t xml:space="preserve">Αντέχουμε να έχουμε περισσότερη επαφή; Σίγουρα. Θα συμπαθείτε </w:t>
      </w:r>
      <w:r w:rsidR="0058056A">
        <w:rPr>
          <w:rFonts w:ascii="Times New Roman" w:hAnsi="Times New Roman" w:cs="Times New Roman"/>
          <w:lang w:val="el-GR"/>
        </w:rPr>
        <w:t>όλους τους μαθητές σας</w:t>
      </w:r>
      <w:r w:rsidRPr="009C4205">
        <w:rPr>
          <w:rFonts w:ascii="Times New Roman" w:hAnsi="Times New Roman" w:cs="Times New Roman"/>
          <w:lang w:val="el-GR"/>
        </w:rPr>
        <w:t>; Όχι βέβαια. Και ξέρετε πως τα δυσκολότερα παιδιά ποτέ δεν λείπουν</w:t>
      </w:r>
      <w:r w:rsidR="0058056A">
        <w:rPr>
          <w:rFonts w:ascii="Times New Roman" w:hAnsi="Times New Roman" w:cs="Times New Roman"/>
          <w:lang w:val="el-GR"/>
        </w:rPr>
        <w:t xml:space="preserve"> από μια τάξη. </w:t>
      </w:r>
      <w:r w:rsidRPr="009C4205">
        <w:rPr>
          <w:rFonts w:ascii="Times New Roman" w:hAnsi="Times New Roman" w:cs="Times New Roman"/>
          <w:lang w:val="el-GR"/>
        </w:rPr>
        <w:t xml:space="preserve">Δεν θα τα συμπαθείτε όλα, και τα πιο δύσκολα εμφανίζονται για κάποιο λόγο. Είναι η σύνδεση. Είναι η σχέση. Και παρόλο που δεν θα τα συμπαθήσετε όλα, το σημαντικό είναι να μην το μάθουν ποτέ. Οι δάσκαλοι γινόμαστε σπουδαίοι ηθοποιοί, κι ερχόμαστε στη δουλειά ακόμη κι όταν δεν αισθανόμαστε καλά, κι ακούμε για μεθοδεύσεις που δεν έχουν και πολύ νόημα, αλλά διδάσκουμε έτσι κι αλλιώς. Διδάσκουμε επειδή αυτό είναι που </w:t>
      </w:r>
      <w:r w:rsidR="00E26FB5">
        <w:rPr>
          <w:rFonts w:ascii="Times New Roman" w:hAnsi="Times New Roman" w:cs="Times New Roman"/>
          <w:lang w:val="el-GR"/>
        </w:rPr>
        <w:t xml:space="preserve">θέλουμε να </w:t>
      </w:r>
      <w:r w:rsidRPr="009C4205">
        <w:rPr>
          <w:rFonts w:ascii="Times New Roman" w:hAnsi="Times New Roman" w:cs="Times New Roman"/>
          <w:lang w:val="el-GR"/>
        </w:rPr>
        <w:t>κάνουμε.</w:t>
      </w:r>
    </w:p>
    <w:p w14:paraId="07FBEEFA" w14:textId="243C469E" w:rsidR="00832AD0" w:rsidRPr="00E26FB5" w:rsidRDefault="00365A28" w:rsidP="00E26FB5">
      <w:pPr>
        <w:widowControl w:val="0"/>
        <w:autoSpaceDE w:val="0"/>
        <w:autoSpaceDN w:val="0"/>
        <w:adjustRightInd w:val="0"/>
        <w:spacing w:line="360" w:lineRule="auto"/>
        <w:jc w:val="both"/>
        <w:rPr>
          <w:rFonts w:ascii="Times New Roman" w:hAnsi="Times New Roman" w:cs="Times New Roman"/>
          <w:lang w:val="el-GR"/>
        </w:rPr>
      </w:pPr>
      <w:r w:rsidRPr="009C4205">
        <w:rPr>
          <w:rFonts w:ascii="Times New Roman" w:hAnsi="Times New Roman" w:cs="Times New Roman"/>
          <w:lang w:val="el-GR"/>
        </w:rPr>
        <w:t>Η διδασκαλία και η μάθηση θα έπρεπε να δημιουργούν χαρά. Πόσο ισχυρός θα ήταν ο κόσμος μας αν είχαμε παιδιά που δεν φοβούνται να πάρουν ρίσκα, που δεν φοβούνται να σκ</w:t>
      </w:r>
      <w:r w:rsidR="00E26FB5">
        <w:rPr>
          <w:rFonts w:ascii="Times New Roman" w:hAnsi="Times New Roman" w:cs="Times New Roman"/>
          <w:lang w:val="el-GR"/>
        </w:rPr>
        <w:t>έφτονται</w:t>
      </w:r>
      <w:r w:rsidR="004B7199">
        <w:rPr>
          <w:rFonts w:ascii="Times New Roman" w:hAnsi="Times New Roman" w:cs="Times New Roman"/>
          <w:lang w:val="el-GR"/>
        </w:rPr>
        <w:t>, και που έχουν κάποιον να τα υποστηρίζει</w:t>
      </w:r>
      <w:r w:rsidRPr="009C4205">
        <w:rPr>
          <w:rFonts w:ascii="Times New Roman" w:hAnsi="Times New Roman" w:cs="Times New Roman"/>
          <w:lang w:val="el-GR"/>
        </w:rPr>
        <w:t xml:space="preserve">; Κάθε παιδί αξίζει έναν </w:t>
      </w:r>
      <w:r w:rsidR="004B7199">
        <w:rPr>
          <w:rFonts w:ascii="Times New Roman" w:hAnsi="Times New Roman" w:cs="Times New Roman"/>
          <w:lang w:val="el-GR"/>
        </w:rPr>
        <w:t>υποστηρικτή</w:t>
      </w:r>
      <w:bookmarkStart w:id="0" w:name="_GoBack"/>
      <w:bookmarkEnd w:id="0"/>
      <w:r w:rsidRPr="009C4205">
        <w:rPr>
          <w:rFonts w:ascii="Times New Roman" w:hAnsi="Times New Roman" w:cs="Times New Roman"/>
          <w:lang w:val="el-GR"/>
        </w:rPr>
        <w:t>, έναν ενήλικα που δεν θα τα παρατήσει ποτέ, που καταλαβαίνει τη δύναμη της επαφής, κι επιμένει να γίνουν το καλύτερο που μπορούν.</w:t>
      </w:r>
      <w:r w:rsidR="00E26FB5">
        <w:rPr>
          <w:rFonts w:ascii="Times New Roman" w:hAnsi="Times New Roman" w:cs="Times New Roman"/>
          <w:lang w:val="el-GR"/>
        </w:rPr>
        <w:t xml:space="preserve"> </w:t>
      </w:r>
      <w:r w:rsidRPr="009C4205">
        <w:rPr>
          <w:rFonts w:ascii="Times New Roman" w:hAnsi="Times New Roman" w:cs="Times New Roman"/>
          <w:lang w:val="el-GR"/>
        </w:rPr>
        <w:t xml:space="preserve">Είναι σκληρή αυτή η δουλειά; </w:t>
      </w:r>
      <w:r w:rsidR="00E26FB5">
        <w:rPr>
          <w:rFonts w:ascii="Times New Roman" w:hAnsi="Times New Roman" w:cs="Times New Roman"/>
          <w:lang w:val="el-GR"/>
        </w:rPr>
        <w:t>Πάρα πολύ!</w:t>
      </w:r>
      <w:r w:rsidRPr="009C4205">
        <w:rPr>
          <w:rFonts w:ascii="Times New Roman" w:hAnsi="Times New Roman" w:cs="Times New Roman"/>
          <w:lang w:val="el-GR"/>
        </w:rPr>
        <w:t xml:space="preserve"> Αλλά δεν είναι ακατόρθωτη. Μπορούμε να το κάνουμε. Είμαστε εκπαιδευτικοί. Είμαστε γεννημένοι να κάνουμε τη διαφορά.</w:t>
      </w:r>
    </w:p>
    <w:sectPr w:rsidR="00832AD0" w:rsidRPr="00E26FB5" w:rsidSect="008B2D4A">
      <w:headerReference w:type="even" r:id="rId7"/>
      <w:headerReference w:type="default" r:id="rId8"/>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833AE2" w14:textId="77777777" w:rsidR="00E26FB5" w:rsidRDefault="00E26FB5" w:rsidP="00E26FB5">
      <w:r>
        <w:separator/>
      </w:r>
    </w:p>
  </w:endnote>
  <w:endnote w:type="continuationSeparator" w:id="0">
    <w:p w14:paraId="5E8C78EF" w14:textId="77777777" w:rsidR="00E26FB5" w:rsidRDefault="00E26FB5" w:rsidP="00E26F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0BA4CA" w14:textId="77777777" w:rsidR="00E26FB5" w:rsidRDefault="00E26FB5" w:rsidP="00E26FB5">
      <w:r>
        <w:separator/>
      </w:r>
    </w:p>
  </w:footnote>
  <w:footnote w:type="continuationSeparator" w:id="0">
    <w:p w14:paraId="408255FC" w14:textId="77777777" w:rsidR="00E26FB5" w:rsidRDefault="00E26FB5" w:rsidP="00E26FB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403413749"/>
      <w:docPartObj>
        <w:docPartGallery w:val="Page Numbers (Top of Page)"/>
        <w:docPartUnique/>
      </w:docPartObj>
    </w:sdtPr>
    <w:sdtEndPr>
      <w:rPr>
        <w:rStyle w:val="PageNumber"/>
      </w:rPr>
    </w:sdtEndPr>
    <w:sdtContent>
      <w:p w14:paraId="2FCC9018" w14:textId="77777777" w:rsidR="00E26FB5" w:rsidRDefault="00E26FB5">
        <w:pPr>
          <w:pStyle w:val="Header"/>
          <w:framePr w:wrap="none" w:vAnchor="text" w:hAnchor="margin" w:xAlign="right" w:y="1"/>
          <w:rPr>
            <w:rStyle w:val="PageNumber"/>
          </w:rPr>
          <w:pPrChange w:id="1" w:author="Microsoft Office User" w:date="2020-05-05T09:24:00Z">
            <w:pPr>
              <w:pStyle w:val="Header"/>
            </w:pPr>
          </w:pPrChange>
        </w:pPr>
        <w:ins w:id="2" w:author="Microsoft Office User" w:date="2020-05-05T09:24:00Z">
          <w:r>
            <w:rPr>
              <w:rStyle w:val="PageNumber"/>
            </w:rPr>
            <w:fldChar w:fldCharType="begin"/>
          </w:r>
          <w:r>
            <w:rPr>
              <w:rStyle w:val="PageNumber"/>
            </w:rPr>
            <w:instrText xml:space="preserve"> </w:instrText>
          </w:r>
        </w:ins>
        <w:r>
          <w:rPr>
            <w:rStyle w:val="PageNumber"/>
          </w:rPr>
          <w:instrText>PAGE</w:instrText>
        </w:r>
        <w:ins w:id="3" w:author="Microsoft Office User" w:date="2020-05-05T09:24:00Z">
          <w:r>
            <w:rPr>
              <w:rStyle w:val="PageNumber"/>
            </w:rPr>
            <w:instrText xml:space="preserve"> </w:instrText>
          </w:r>
          <w:r>
            <w:rPr>
              <w:rStyle w:val="PageNumber"/>
            </w:rPr>
            <w:fldChar w:fldCharType="end"/>
          </w:r>
        </w:ins>
      </w:p>
    </w:sdtContent>
  </w:sdt>
  <w:p w14:paraId="55C0A64F" w14:textId="77777777" w:rsidR="00E26FB5" w:rsidRDefault="00E26FB5" w:rsidP="00E26FB5">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493679094"/>
      <w:docPartObj>
        <w:docPartGallery w:val="Page Numbers (Top of Page)"/>
        <w:docPartUnique/>
      </w:docPartObj>
    </w:sdtPr>
    <w:sdtEndPr>
      <w:rPr>
        <w:rStyle w:val="PageNumber"/>
      </w:rPr>
    </w:sdtEndPr>
    <w:sdtContent>
      <w:p w14:paraId="07CFF160" w14:textId="77777777" w:rsidR="00E26FB5" w:rsidRDefault="00E26FB5">
        <w:pPr>
          <w:pStyle w:val="Header"/>
          <w:framePr w:wrap="none" w:vAnchor="text" w:hAnchor="margin" w:xAlign="right" w:y="1"/>
          <w:rPr>
            <w:rStyle w:val="PageNumber"/>
          </w:rPr>
          <w:pPrChange w:id="4" w:author="Microsoft Office User" w:date="2020-05-05T09:24:00Z">
            <w:pPr>
              <w:pStyle w:val="Header"/>
            </w:pPr>
          </w:pPrChange>
        </w:pPr>
        <w:ins w:id="5" w:author="Microsoft Office User" w:date="2020-05-05T09:24:00Z">
          <w:r>
            <w:rPr>
              <w:rStyle w:val="PageNumber"/>
            </w:rPr>
            <w:fldChar w:fldCharType="begin"/>
          </w:r>
          <w:r>
            <w:rPr>
              <w:rStyle w:val="PageNumber"/>
            </w:rPr>
            <w:instrText xml:space="preserve"> </w:instrText>
          </w:r>
        </w:ins>
        <w:r>
          <w:rPr>
            <w:rStyle w:val="PageNumber"/>
          </w:rPr>
          <w:instrText>PAGE</w:instrText>
        </w:r>
        <w:ins w:id="6" w:author="Microsoft Office User" w:date="2020-05-05T09:24:00Z">
          <w:r>
            <w:rPr>
              <w:rStyle w:val="PageNumber"/>
            </w:rPr>
            <w:instrText xml:space="preserve"> </w:instrText>
          </w:r>
        </w:ins>
        <w:r>
          <w:rPr>
            <w:rStyle w:val="PageNumber"/>
          </w:rPr>
          <w:fldChar w:fldCharType="separate"/>
        </w:r>
        <w:r w:rsidR="004B7199">
          <w:rPr>
            <w:rStyle w:val="PageNumber"/>
            <w:noProof/>
          </w:rPr>
          <w:t>3</w:t>
        </w:r>
        <w:ins w:id="7" w:author="Microsoft Office User" w:date="2020-05-05T09:24:00Z">
          <w:r>
            <w:rPr>
              <w:rStyle w:val="PageNumber"/>
            </w:rPr>
            <w:fldChar w:fldCharType="end"/>
          </w:r>
        </w:ins>
      </w:p>
    </w:sdtContent>
  </w:sdt>
  <w:p w14:paraId="4F6BA3F3" w14:textId="77777777" w:rsidR="00E26FB5" w:rsidRDefault="00E26FB5" w:rsidP="00E26FB5">
    <w:pPr>
      <w:pStyle w:val="Header"/>
      <w:ind w:right="360"/>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A28"/>
    <w:rsid w:val="00365A28"/>
    <w:rsid w:val="004B7199"/>
    <w:rsid w:val="004C47E4"/>
    <w:rsid w:val="0058056A"/>
    <w:rsid w:val="00832AD0"/>
    <w:rsid w:val="008B2D4A"/>
    <w:rsid w:val="009C4205"/>
    <w:rsid w:val="00B94B31"/>
    <w:rsid w:val="00DE171E"/>
    <w:rsid w:val="00E26F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3377C0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FB5"/>
    <w:pPr>
      <w:tabs>
        <w:tab w:val="center" w:pos="4680"/>
        <w:tab w:val="right" w:pos="9360"/>
      </w:tabs>
    </w:pPr>
  </w:style>
  <w:style w:type="character" w:customStyle="1" w:styleId="HeaderChar">
    <w:name w:val="Header Char"/>
    <w:basedOn w:val="DefaultParagraphFont"/>
    <w:link w:val="Header"/>
    <w:uiPriority w:val="99"/>
    <w:rsid w:val="00E26FB5"/>
  </w:style>
  <w:style w:type="character" w:styleId="PageNumber">
    <w:name w:val="page number"/>
    <w:basedOn w:val="DefaultParagraphFont"/>
    <w:uiPriority w:val="99"/>
    <w:semiHidden/>
    <w:unhideWhenUsed/>
    <w:rsid w:val="00E26FB5"/>
  </w:style>
  <w:style w:type="paragraph" w:styleId="BalloonText">
    <w:name w:val="Balloon Text"/>
    <w:basedOn w:val="Normal"/>
    <w:link w:val="BalloonTextChar"/>
    <w:uiPriority w:val="99"/>
    <w:semiHidden/>
    <w:unhideWhenUsed/>
    <w:rsid w:val="00E26FB5"/>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26FB5"/>
    <w:rPr>
      <w:rFonts w:ascii="Times New Roman" w:hAnsi="Times New Roman" w:cs="Times New Roman"/>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FB5"/>
    <w:pPr>
      <w:tabs>
        <w:tab w:val="center" w:pos="4680"/>
        <w:tab w:val="right" w:pos="9360"/>
      </w:tabs>
    </w:pPr>
  </w:style>
  <w:style w:type="character" w:customStyle="1" w:styleId="HeaderChar">
    <w:name w:val="Header Char"/>
    <w:basedOn w:val="DefaultParagraphFont"/>
    <w:link w:val="Header"/>
    <w:uiPriority w:val="99"/>
    <w:rsid w:val="00E26FB5"/>
  </w:style>
  <w:style w:type="character" w:styleId="PageNumber">
    <w:name w:val="page number"/>
    <w:basedOn w:val="DefaultParagraphFont"/>
    <w:uiPriority w:val="99"/>
    <w:semiHidden/>
    <w:unhideWhenUsed/>
    <w:rsid w:val="00E26FB5"/>
  </w:style>
  <w:style w:type="paragraph" w:styleId="BalloonText">
    <w:name w:val="Balloon Text"/>
    <w:basedOn w:val="Normal"/>
    <w:link w:val="BalloonTextChar"/>
    <w:uiPriority w:val="99"/>
    <w:semiHidden/>
    <w:unhideWhenUsed/>
    <w:rsid w:val="00E26FB5"/>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26FB5"/>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ntTable" Target="fontTable.xml"/><Relationship Id="rId10" Type="http://schemas.openxmlformats.org/officeDocument/2006/relationships/theme" Target="theme/theme1.xml"/><Relationship Id="rId11" Type="http://schemas.microsoft.com/office/2011/relationships/people" Target="people.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903</Words>
  <Characters>5150</Characters>
  <Application>Microsoft Macintosh Word</Application>
  <DocSecurity>0</DocSecurity>
  <Lines>42</Lines>
  <Paragraphs>12</Paragraphs>
  <ScaleCrop>false</ScaleCrop>
  <Company/>
  <LinksUpToDate>false</LinksUpToDate>
  <CharactersWithSpaces>6041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dc:creator>
  <cp:keywords/>
  <dc:description/>
  <cp:lastModifiedBy>ANGELIKI LAZARIDOU</cp:lastModifiedBy>
  <cp:revision>8</cp:revision>
  <dcterms:created xsi:type="dcterms:W3CDTF">2016-07-25T15:35:00Z</dcterms:created>
  <dcterms:modified xsi:type="dcterms:W3CDTF">2020-05-11T09:38:00Z</dcterms:modified>
</cp:coreProperties>
</file>